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6A4BBDC"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w:t>
      </w:r>
      <w:r w:rsidRPr="00FA11C3">
        <w:rPr>
          <w:rFonts w:ascii="Times New Roman" w:hAnsi="Times New Roman" w:cs="Times New Roman"/>
          <w:bCs/>
          <w:sz w:val="24"/>
          <w:szCs w:val="24"/>
        </w:rPr>
        <w:t>ja</w:t>
      </w:r>
      <w:r w:rsidR="00196EA9" w:rsidRPr="00FA11C3">
        <w:rPr>
          <w:rFonts w:ascii="Times New Roman" w:hAnsi="Times New Roman" w:cs="Times New Roman"/>
          <w:bCs/>
          <w:sz w:val="24"/>
          <w:szCs w:val="24"/>
        </w:rPr>
        <w:t xml:space="preserve"> hanke tehnilisele</w:t>
      </w:r>
      <w:r w:rsidRPr="00FA11C3">
        <w:rPr>
          <w:rFonts w:ascii="Times New Roman" w:hAnsi="Times New Roman" w:cs="Times New Roman"/>
          <w:bCs/>
          <w:sz w:val="24"/>
          <w:szCs w:val="24"/>
        </w:rPr>
        <w:t xml:space="preserve"> kirjeldusele</w:t>
      </w:r>
      <w:r w:rsidRPr="00761D15">
        <w:rPr>
          <w:rFonts w:ascii="Times New Roman" w:hAnsi="Times New Roman" w:cs="Times New Roman"/>
          <w:bCs/>
          <w:sz w:val="24"/>
          <w:szCs w:val="24"/>
        </w:rPr>
        <w:t xml:space="preserve"> vastav </w:t>
      </w:r>
      <w:r w:rsidR="00396BCE">
        <w:rPr>
          <w:rFonts w:ascii="Times New Roman" w:hAnsi="Times New Roman" w:cs="Times New Roman"/>
          <w:bCs/>
          <w:sz w:val="24"/>
          <w:szCs w:val="24"/>
        </w:rPr>
        <w:t>„</w:t>
      </w:r>
      <w:r w:rsidR="00FA11C3" w:rsidRPr="00FA11C3">
        <w:rPr>
          <w:rFonts w:ascii="Times New Roman" w:hAnsi="Times New Roman" w:cs="Times New Roman"/>
          <w:sz w:val="24"/>
          <w:szCs w:val="24"/>
        </w:rPr>
        <w:t>R</w:t>
      </w:r>
      <w:r w:rsidR="00396BCE" w:rsidRPr="00FA11C3">
        <w:rPr>
          <w:rFonts w:ascii="Times New Roman" w:hAnsi="Times New Roman" w:cs="Times New Roman"/>
          <w:sz w:val="24"/>
          <w:szCs w:val="24"/>
        </w:rPr>
        <w:t xml:space="preserve">iigitee nr 4 Tallinn-Pärnu-Ikla km 58,6 </w:t>
      </w:r>
      <w:r w:rsidR="00FA11C3">
        <w:rPr>
          <w:rFonts w:ascii="Times New Roman" w:hAnsi="Times New Roman" w:cs="Times New Roman"/>
          <w:sz w:val="24"/>
          <w:szCs w:val="24"/>
        </w:rPr>
        <w:t>-</w:t>
      </w:r>
      <w:r w:rsidR="00396BCE" w:rsidRPr="00FA11C3">
        <w:rPr>
          <w:rFonts w:ascii="Times New Roman" w:hAnsi="Times New Roman" w:cs="Times New Roman"/>
          <w:sz w:val="24"/>
          <w:szCs w:val="24"/>
        </w:rPr>
        <w:t xml:space="preserve"> 59,7 ja km 82,3 ristmiku taastusremont</w:t>
      </w:r>
      <w:r w:rsidR="00396BCE">
        <w:t>“</w:t>
      </w:r>
      <w:r w:rsidRPr="00761D15">
        <w:rPr>
          <w:rFonts w:ascii="Times New Roman" w:hAnsi="Times New Roman" w:cs="Times New Roman"/>
          <w:bCs/>
          <w:sz w:val="24"/>
          <w:szCs w:val="24"/>
        </w:rPr>
        <w:t xml:space="preserve"> </w:t>
      </w:r>
      <w:r w:rsidR="00196EA9" w:rsidRPr="00FA11C3">
        <w:rPr>
          <w:rFonts w:ascii="Times New Roman" w:hAnsi="Times New Roman" w:cs="Times New Roman"/>
          <w:bCs/>
          <w:iCs/>
          <w:sz w:val="24"/>
          <w:szCs w:val="24"/>
        </w:rPr>
        <w:t>ehitus</w:t>
      </w:r>
      <w:r w:rsidR="00903300" w:rsidRPr="00FA11C3">
        <w:rPr>
          <w:rFonts w:ascii="Times New Roman" w:hAnsi="Times New Roman" w:cs="Times New Roman"/>
          <w:bCs/>
          <w:iCs/>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BC64110" w14:textId="69BD110E" w:rsidR="0059697D" w:rsidRPr="00396BCE" w:rsidRDefault="00D55949" w:rsidP="00396BCE">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 xml:space="preserve">Inseneril tuleb pakkumust tehes lähtuda lisaks tähtaegadele ka vahetähtaegadest, mis on sätestatud </w:t>
      </w:r>
      <w:r w:rsidRPr="00FA11C3">
        <w:rPr>
          <w:rFonts w:ascii="Times New Roman" w:hAnsi="Times New Roman" w:cs="Times New Roman"/>
          <w:bCs/>
          <w:sz w:val="24"/>
          <w:szCs w:val="24"/>
        </w:rPr>
        <w:t>„</w:t>
      </w:r>
      <w:r w:rsidR="00FA11C3" w:rsidRPr="00FA11C3">
        <w:rPr>
          <w:rFonts w:ascii="Times New Roman" w:hAnsi="Times New Roman" w:cs="Times New Roman"/>
          <w:sz w:val="24"/>
          <w:szCs w:val="24"/>
        </w:rPr>
        <w:t>R</w:t>
      </w:r>
      <w:r w:rsidR="00396BCE" w:rsidRPr="00FA11C3">
        <w:rPr>
          <w:rFonts w:ascii="Times New Roman" w:hAnsi="Times New Roman" w:cs="Times New Roman"/>
          <w:sz w:val="24"/>
          <w:szCs w:val="24"/>
        </w:rPr>
        <w:t xml:space="preserve">iigitee nr 4 Tallinn-Pärnu-Ikla km 58,6 </w:t>
      </w:r>
      <w:r w:rsidR="00D72DB8">
        <w:rPr>
          <w:rFonts w:ascii="Times New Roman" w:hAnsi="Times New Roman" w:cs="Times New Roman"/>
          <w:sz w:val="24"/>
          <w:szCs w:val="24"/>
        </w:rPr>
        <w:t>-</w:t>
      </w:r>
      <w:r w:rsidR="00396BCE" w:rsidRPr="00FA11C3">
        <w:rPr>
          <w:rFonts w:ascii="Times New Roman" w:hAnsi="Times New Roman" w:cs="Times New Roman"/>
          <w:sz w:val="24"/>
          <w:szCs w:val="24"/>
        </w:rPr>
        <w:t xml:space="preserve"> 59,7 ja km 82,3 ristmiku taastusremont</w:t>
      </w:r>
      <w:r w:rsidRPr="00FA11C3">
        <w:rPr>
          <w:rFonts w:ascii="Times New Roman" w:hAnsi="Times New Roman" w:cs="Times New Roman"/>
          <w:bCs/>
          <w:sz w:val="24"/>
          <w:szCs w:val="24"/>
        </w:rPr>
        <w:t>“</w:t>
      </w:r>
      <w:r w:rsidRPr="00D55949">
        <w:rPr>
          <w:rFonts w:ascii="Times New Roman" w:hAnsi="Times New Roman" w:cs="Times New Roman"/>
          <w:bCs/>
          <w:sz w:val="24"/>
          <w:szCs w:val="24"/>
        </w:rPr>
        <w:t xml:space="preserve"> Töövõtulepingus, mis on kättesaadav Riigihangete registris viitenumbri nr </w:t>
      </w:r>
      <w:r w:rsidR="00396BCE">
        <w:rPr>
          <w:rFonts w:ascii="Times New Roman" w:hAnsi="Times New Roman" w:cs="Times New Roman"/>
          <w:bCs/>
          <w:sz w:val="24"/>
          <w:szCs w:val="24"/>
        </w:rPr>
        <w:t>244822</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55F9097B" w:rsidR="00917F48"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4DED9E4E" w14:textId="4270880D" w:rsidR="00FA11C3" w:rsidRPr="00E07B5A" w:rsidRDefault="00FA11C3"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Töövõtulepingu Alustamisekorralduse väljastamisest.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3107F392" w:rsidR="00761D15" w:rsidRPr="00396BCE" w:rsidRDefault="00FA11C3"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sz w:val="24"/>
          <w:szCs w:val="24"/>
        </w:rPr>
        <w:t>R</w:t>
      </w:r>
      <w:r w:rsidR="00396BCE" w:rsidRPr="00396BCE">
        <w:rPr>
          <w:rFonts w:ascii="Times New Roman" w:hAnsi="Times New Roman" w:cs="Times New Roman"/>
          <w:sz w:val="24"/>
          <w:szCs w:val="24"/>
        </w:rPr>
        <w:t xml:space="preserve">iigitee nr 4 Tallinn-Pärnu-Ikla km 58,6 </w:t>
      </w:r>
      <w:r>
        <w:rPr>
          <w:rFonts w:ascii="Times New Roman" w:hAnsi="Times New Roman" w:cs="Times New Roman"/>
          <w:sz w:val="24"/>
          <w:szCs w:val="24"/>
        </w:rPr>
        <w:t>-</w:t>
      </w:r>
      <w:r w:rsidR="00396BCE" w:rsidRPr="00396BCE">
        <w:rPr>
          <w:rFonts w:ascii="Times New Roman" w:hAnsi="Times New Roman" w:cs="Times New Roman"/>
          <w:sz w:val="24"/>
          <w:szCs w:val="24"/>
        </w:rPr>
        <w:t xml:space="preserve"> 59,7 ja km 82,3 ristmiku taastusremont</w:t>
      </w:r>
      <w:r>
        <w:rPr>
          <w:rFonts w:ascii="Times New Roman" w:hAnsi="Times New Roman" w:cs="Times New Roman"/>
          <w:sz w:val="24"/>
          <w:szCs w:val="24"/>
        </w:rPr>
        <w:t>;</w:t>
      </w:r>
    </w:p>
    <w:p w14:paraId="05DA7C0B" w14:textId="60717967" w:rsidR="00810AA9" w:rsidRPr="00396BCE" w:rsidRDefault="0088301C" w:rsidP="00396BCE">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396BCE" w:rsidRPr="00396BCE">
        <w:rPr>
          <w:rFonts w:ascii="Times New Roman" w:hAnsi="Times New Roman" w:cs="Times New Roman"/>
          <w:sz w:val="24"/>
          <w:szCs w:val="24"/>
        </w:rPr>
        <w:t>riigitee nr 4 Tallinn-Pärnu-Ikla km 58,6 – 59,7 ja km 82,3 ristmiku taastusremont</w:t>
      </w:r>
      <w:r w:rsidR="00810AA9" w:rsidRPr="00396BCE">
        <w:rPr>
          <w:rFonts w:ascii="Times New Roman" w:hAnsi="Times New Roman" w:cs="Times New Roman"/>
          <w:bCs/>
          <w:sz w:val="24"/>
          <w:szCs w:val="24"/>
        </w:rPr>
        <w:t xml:space="preserve">“  (viitenumber </w:t>
      </w:r>
      <w:r w:rsidR="00396BCE">
        <w:rPr>
          <w:rFonts w:ascii="Times New Roman" w:hAnsi="Times New Roman" w:cs="Times New Roman"/>
          <w:bCs/>
          <w:sz w:val="24"/>
          <w:szCs w:val="24"/>
        </w:rPr>
        <w:t>244822</w:t>
      </w:r>
      <w:r w:rsidR="00810AA9" w:rsidRPr="00396BCE">
        <w:rPr>
          <w:rFonts w:ascii="Times New Roman" w:hAnsi="Times New Roman" w:cs="Times New Roman"/>
          <w:bCs/>
          <w:sz w:val="24"/>
          <w:szCs w:val="24"/>
        </w:rPr>
        <w:t>)</w:t>
      </w:r>
      <w:r w:rsidR="00396BCE">
        <w:rPr>
          <w:rFonts w:ascii="Times New Roman" w:hAnsi="Times New Roman" w:cs="Times New Roman"/>
          <w:bCs/>
          <w:sz w:val="24"/>
          <w:szCs w:val="24"/>
        </w:rPr>
        <w:t>.</w:t>
      </w:r>
    </w:p>
    <w:p w14:paraId="29D567CC" w14:textId="3D532D27"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lastRenderedPageBreak/>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11F7AFE" w14:textId="77777777" w:rsidR="000A4A6B" w:rsidRPr="0015249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6EEBFD3E" w14:textId="65F7FB4E" w:rsidR="005652AD" w:rsidRPr="00173726" w:rsidRDefault="005652A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poolseid tegevusi;</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2"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2"/>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3"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5B87764"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r w:rsidR="00A05B1D">
        <w:rPr>
          <w:rFonts w:ascii="Times New Roman" w:hAnsi="Times New Roman" w:cs="Times New Roman"/>
          <w:sz w:val="24"/>
          <w:szCs w:val="24"/>
        </w:rPr>
        <w:t>;</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123B824B" w:rsidR="0015241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3C72B18D" w14:textId="67B9DB02" w:rsidR="00D31E85" w:rsidRPr="00083D56" w:rsidRDefault="009C0FE8" w:rsidP="00083D56">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t</w:t>
      </w:r>
      <w:r w:rsidR="00475C7A">
        <w:rPr>
          <w:rFonts w:ascii="Times New Roman" w:hAnsi="Times New Roman" w:cs="Times New Roman"/>
          <w:sz w:val="24"/>
          <w:szCs w:val="24"/>
        </w:rPr>
        <w:t>ehnovõrkude (ümber)ehitus</w:t>
      </w:r>
      <w:r w:rsidR="00A05B1D">
        <w:rPr>
          <w:rFonts w:ascii="Times New Roman" w:hAnsi="Times New Roman" w:cs="Times New Roman"/>
          <w:sz w:val="24"/>
          <w:szCs w:val="24"/>
        </w:rPr>
        <w:t>.</w:t>
      </w:r>
    </w:p>
    <w:p w14:paraId="4CBA0185" w14:textId="42D33F56"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74"/>
      <w:bookmarkEnd w:id="3"/>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4"/>
    </w:p>
    <w:p w14:paraId="43A4FBC4" w14:textId="117FD032" w:rsidR="00A52DA4" w:rsidRPr="00267520" w:rsidRDefault="00A52DA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D178A8">
        <w:rPr>
          <w:rFonts w:ascii="Times New Roman" w:hAnsi="Times New Roman" w:cs="Times New Roman"/>
          <w:sz w:val="24"/>
          <w:szCs w:val="24"/>
        </w:rPr>
        <w:t>;</w:t>
      </w:r>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5" w:name="_Hlk58403192"/>
      <w:bookmarkStart w:id="6"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5"/>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6"/>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52CB8B31">
        <w:rPr>
          <w:rFonts w:ascii="Times New Roman" w:hAnsi="Times New Roman" w:cs="Times New Roman"/>
          <w:sz w:val="24"/>
          <w:szCs w:val="24"/>
        </w:rPr>
        <w:t xml:space="preserve">vajadusel koostama ja väljastama Töövõtjale juhiseid </w:t>
      </w:r>
      <w:r w:rsidRPr="00041560">
        <w:rPr>
          <w:rFonts w:ascii="Times New Roman" w:hAnsi="Times New Roman" w:cs="Times New Roman"/>
          <w:sz w:val="24"/>
          <w:szCs w:val="24"/>
        </w:rPr>
        <w:t>täiendavate Tööde tegemiseks või Töö ja/või mahtude muutmiseks vastavalt töövõtulepingu lisa 12</w:t>
      </w:r>
      <w:r w:rsidRPr="52CB8B31">
        <w:rPr>
          <w:rFonts w:ascii="Times New Roman" w:hAnsi="Times New Roman" w:cs="Times New Roman"/>
          <w:sz w:val="24"/>
          <w:szCs w:val="24"/>
        </w:rPr>
        <w:t xml:space="preserve"> Inseneri juhise vormile. Juhised Töö ja/või mahtude muutmise kohta peavad olema enne väljastamist kooskõlastatud Tellijaga</w:t>
      </w:r>
      <w:r w:rsidR="003614CB" w:rsidRPr="52CB8B31">
        <w:rPr>
          <w:rFonts w:ascii="Times New Roman" w:hAnsi="Times New Roman" w:cs="Times New Roman"/>
          <w:sz w:val="24"/>
          <w:szCs w:val="24"/>
        </w:rPr>
        <w:t>.</w:t>
      </w:r>
      <w:r w:rsidR="00E9432A" w:rsidRPr="52CB8B31">
        <w:rPr>
          <w:rFonts w:ascii="Times New Roman" w:hAnsi="Times New Roman" w:cs="Times New Roman"/>
          <w:color w:val="FF0000"/>
          <w:sz w:val="24"/>
          <w:szCs w:val="24"/>
        </w:rPr>
        <w:t xml:space="preserve"> </w:t>
      </w:r>
      <w:r w:rsidR="00E9432A" w:rsidRPr="52CB8B31">
        <w:rPr>
          <w:rFonts w:ascii="Times New Roman" w:hAnsi="Times New Roman" w:cs="Times New Roman"/>
          <w:color w:val="000000" w:themeColor="text1"/>
          <w:sz w:val="24"/>
          <w:szCs w:val="24"/>
        </w:rPr>
        <w:t xml:space="preserve">Hiljemalt 15 päeva peale juhise alusel tööde teostamist tuleb vormistada tööde muudatus </w:t>
      </w:r>
      <w:r w:rsidR="00E9432A" w:rsidRPr="00041560">
        <w:rPr>
          <w:rFonts w:ascii="Times New Roman" w:hAnsi="Times New Roman" w:cs="Times New Roman"/>
          <w:color w:val="000000" w:themeColor="text1"/>
          <w:sz w:val="24"/>
          <w:szCs w:val="24"/>
        </w:rPr>
        <w:t>töövõtulepingu lisa 13</w:t>
      </w:r>
      <w:r w:rsidR="00E9432A" w:rsidRPr="52CB8B31">
        <w:rPr>
          <w:rFonts w:ascii="Times New Roman" w:hAnsi="Times New Roman" w:cs="Times New Roman"/>
          <w:color w:val="000000" w:themeColor="text1"/>
          <w:sz w:val="24"/>
          <w:szCs w:val="24"/>
        </w:rPr>
        <w:t xml:space="preserve"> Tööde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7"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7"/>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041560"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w:t>
      </w:r>
      <w:r w:rsidR="00BA0907" w:rsidRPr="00041560">
        <w:rPr>
          <w:rFonts w:ascii="Times New Roman" w:hAnsi="Times New Roman" w:cs="Times New Roman"/>
          <w:sz w:val="24"/>
          <w:szCs w:val="24"/>
        </w:rPr>
        <w:t>jooksul alates nende esitamisest Töövõtja poolt;</w:t>
      </w:r>
    </w:p>
    <w:p w14:paraId="4AB51D3B" w14:textId="6A40EF70"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041560">
        <w:rPr>
          <w:rFonts w:ascii="Times New Roman" w:hAnsi="Times New Roman" w:cs="Times New Roman"/>
          <w:sz w:val="24"/>
          <w:szCs w:val="24"/>
        </w:rPr>
        <w:t>v</w:t>
      </w:r>
      <w:r w:rsidR="00BA0907" w:rsidRPr="00041560">
        <w:rPr>
          <w:rFonts w:ascii="Times New Roman" w:hAnsi="Times New Roman" w:cs="Times New Roman"/>
          <w:sz w:val="24"/>
          <w:szCs w:val="24"/>
        </w:rPr>
        <w:t xml:space="preserve">astavalt </w:t>
      </w:r>
      <w:r w:rsidR="00DD5FBF" w:rsidRPr="00041560">
        <w:rPr>
          <w:rFonts w:ascii="Times New Roman" w:hAnsi="Times New Roman" w:cs="Times New Roman"/>
          <w:sz w:val="24"/>
          <w:szCs w:val="24"/>
        </w:rPr>
        <w:t>Lisa 7</w:t>
      </w:r>
      <w:r w:rsidR="00DD5FBF" w:rsidRPr="52CB8B31">
        <w:rPr>
          <w:rFonts w:ascii="Times New Roman" w:hAnsi="Times New Roman" w:cs="Times New Roman"/>
          <w:sz w:val="24"/>
          <w:szCs w:val="24"/>
        </w:rPr>
        <w:t xml:space="preserve"> </w:t>
      </w:r>
      <w:r w:rsidR="00BA0907" w:rsidRPr="52CB8B31">
        <w:rPr>
          <w:rFonts w:ascii="Times New Roman" w:hAnsi="Times New Roman" w:cs="Times New Roman"/>
          <w:sz w:val="24"/>
          <w:szCs w:val="24"/>
        </w:rPr>
        <w:t>„</w:t>
      </w:r>
      <w:r w:rsidR="00DD5FBF" w:rsidRPr="52CB8B31">
        <w:rPr>
          <w:rFonts w:ascii="Times New Roman" w:hAnsi="Times New Roman" w:cs="Times New Roman"/>
          <w:sz w:val="24"/>
          <w:szCs w:val="24"/>
        </w:rPr>
        <w:t>Enimlevinud t</w:t>
      </w:r>
      <w:r w:rsidR="00BA0907" w:rsidRPr="52CB8B31">
        <w:rPr>
          <w:rFonts w:ascii="Times New Roman" w:hAnsi="Times New Roman" w:cs="Times New Roman"/>
          <w:sz w:val="24"/>
          <w:szCs w:val="24"/>
        </w:rPr>
        <w:t>ee-ehitustööde kontroll- ja vastuvõtu</w:t>
      </w:r>
      <w:r w:rsidR="000A73DD" w:rsidRPr="52CB8B31">
        <w:rPr>
          <w:rFonts w:ascii="Times New Roman" w:hAnsi="Times New Roman" w:cs="Times New Roman"/>
          <w:sz w:val="24"/>
          <w:szCs w:val="24"/>
        </w:rPr>
        <w:t xml:space="preserve"> </w:t>
      </w:r>
      <w:r w:rsidR="00BA0907" w:rsidRPr="52CB8B31">
        <w:rPr>
          <w:rFonts w:ascii="Times New Roman" w:hAnsi="Times New Roman" w:cs="Times New Roman"/>
          <w:sz w:val="24"/>
          <w:szCs w:val="24"/>
        </w:rPr>
        <w:t>toimingute loetelu“-</w:t>
      </w:r>
      <w:proofErr w:type="spellStart"/>
      <w:r w:rsidR="00BA0907" w:rsidRPr="52CB8B31">
        <w:rPr>
          <w:rFonts w:ascii="Times New Roman" w:hAnsi="Times New Roman" w:cs="Times New Roman"/>
          <w:sz w:val="24"/>
          <w:szCs w:val="24"/>
        </w:rPr>
        <w:t>le</w:t>
      </w:r>
      <w:proofErr w:type="spellEnd"/>
      <w:r w:rsidR="00BA0907" w:rsidRPr="52CB8B31">
        <w:rPr>
          <w:rFonts w:ascii="Times New Roman" w:hAnsi="Times New Roman" w:cs="Times New Roman"/>
          <w:sz w:val="24"/>
          <w:szCs w:val="24"/>
        </w:rPr>
        <w:t xml:space="preserve"> </w:t>
      </w:r>
      <w:r w:rsidR="00D44656" w:rsidRPr="52CB8B31">
        <w:rPr>
          <w:rFonts w:ascii="Times New Roman" w:hAnsi="Times New Roman" w:cs="Times New Roman"/>
          <w:sz w:val="24"/>
          <w:szCs w:val="24"/>
        </w:rPr>
        <w:t>ja mujal sätesta</w:t>
      </w:r>
      <w:r w:rsidR="00E44DB9" w:rsidRPr="52CB8B31">
        <w:rPr>
          <w:rFonts w:ascii="Times New Roman" w:hAnsi="Times New Roman" w:cs="Times New Roman"/>
          <w:sz w:val="24"/>
          <w:szCs w:val="24"/>
        </w:rPr>
        <w:t xml:space="preserve">tud nõuetele </w:t>
      </w:r>
      <w:r w:rsidR="00BA0907" w:rsidRPr="52CB8B31">
        <w:rPr>
          <w:rFonts w:ascii="Times New Roman" w:hAnsi="Times New Roman" w:cs="Times New Roman"/>
          <w:sz w:val="24"/>
          <w:szCs w:val="24"/>
        </w:rPr>
        <w:t xml:space="preserve">kontrollima Töövõtja poolseid kontrolltoimingute </w:t>
      </w:r>
      <w:r w:rsidR="00A05020" w:rsidRPr="52CB8B31">
        <w:rPr>
          <w:rFonts w:ascii="Times New Roman" w:hAnsi="Times New Roman" w:cs="Times New Roman"/>
          <w:sz w:val="24"/>
          <w:szCs w:val="24"/>
        </w:rPr>
        <w:t xml:space="preserve">olemasolu ja </w:t>
      </w:r>
      <w:r w:rsidR="00F20421" w:rsidRPr="52CB8B31">
        <w:rPr>
          <w:rFonts w:ascii="Times New Roman" w:hAnsi="Times New Roman" w:cs="Times New Roman"/>
          <w:sz w:val="24"/>
          <w:szCs w:val="24"/>
        </w:rPr>
        <w:t xml:space="preserve">vastavust projektile. </w:t>
      </w:r>
      <w:r w:rsidR="00BA0907" w:rsidRPr="52CB8B31">
        <w:rPr>
          <w:rFonts w:ascii="Times New Roman" w:hAnsi="Times New Roman" w:cs="Times New Roman"/>
          <w:sz w:val="24"/>
          <w:szCs w:val="24"/>
        </w:rPr>
        <w:t xml:space="preserve">See on eelduseks objektil </w:t>
      </w:r>
      <w:r w:rsidR="00F20421" w:rsidRPr="52CB8B31">
        <w:rPr>
          <w:rFonts w:ascii="Times New Roman" w:hAnsi="Times New Roman" w:cs="Times New Roman"/>
          <w:sz w:val="24"/>
          <w:szCs w:val="24"/>
        </w:rPr>
        <w:t>Inseneri  poolsete</w:t>
      </w:r>
      <w:r w:rsidR="00BA0907" w:rsidRPr="52CB8B31">
        <w:rPr>
          <w:rFonts w:ascii="Times New Roman" w:hAnsi="Times New Roman" w:cs="Times New Roman"/>
          <w:sz w:val="24"/>
          <w:szCs w:val="24"/>
        </w:rPr>
        <w:t xml:space="preserve"> vastuvõtu toimingute teostamiseks</w:t>
      </w:r>
      <w:r w:rsidR="00423206" w:rsidRPr="52CB8B31">
        <w:rPr>
          <w:rFonts w:ascii="Times New Roman" w:hAnsi="Times New Roman" w:cs="Times New Roman"/>
          <w:sz w:val="24"/>
          <w:szCs w:val="24"/>
        </w:rPr>
        <w:t>;</w:t>
      </w:r>
      <w:r w:rsidR="00BA0907" w:rsidRPr="52CB8B31">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3D021303"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D7486F" w:rsidRPr="00A12370">
          <w:rPr>
            <w:rStyle w:val="Hperlink"/>
            <w:rFonts w:cs="Times New Roman"/>
            <w:szCs w:val="24"/>
          </w:rPr>
          <w:t>https://labor.</w:t>
        </w:r>
        <w:r w:rsidR="00D7486F" w:rsidRPr="00A12370">
          <w:rPr>
            <w:rStyle w:val="Hperlink"/>
            <w:rFonts w:cs="Times New Roman"/>
            <w:szCs w:val="24"/>
          </w:rPr>
          <w:t>transpordiamet</w:t>
        </w:r>
        <w:r w:rsidR="00D7486F" w:rsidRPr="00A12370">
          <w:rPr>
            <w:rStyle w:val="Hperlink"/>
            <w:rFonts w:cs="Times New Roman"/>
            <w:szCs w:val="24"/>
          </w:rPr>
          <w: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4F74596" w:rsidR="00126793" w:rsidRPr="000B792A" w:rsidRDefault="00041560"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 xml:space="preserve">.24.1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1FF113EE" w:rsidR="00F837F2" w:rsidRPr="00C23B00" w:rsidRDefault="00041560"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 xml:space="preserve">.24.2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lastRenderedPageBreak/>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68B6BC23" w:rsidR="00F837F2" w:rsidRPr="003614CB" w:rsidRDefault="00041560" w:rsidP="00C23B00">
      <w:pPr>
        <w:pStyle w:val="Default"/>
        <w:ind w:left="709" w:hanging="709"/>
        <w:jc w:val="both"/>
        <w:rPr>
          <w:color w:val="auto"/>
        </w:rPr>
      </w:pPr>
      <w:r>
        <w:rPr>
          <w:color w:val="auto"/>
        </w:rPr>
        <w:t>3</w:t>
      </w:r>
      <w:r w:rsidR="00C23B00">
        <w:rPr>
          <w:color w:val="auto"/>
        </w:rPr>
        <w:t>.2</w:t>
      </w:r>
      <w:r w:rsidR="000B792A">
        <w:rPr>
          <w:color w:val="auto"/>
        </w:rPr>
        <w:t>4</w:t>
      </w:r>
      <w:r w:rsidR="00C23B00">
        <w:rPr>
          <w:color w:val="auto"/>
        </w:rPr>
        <w:t xml:space="preserve">.3 </w:t>
      </w:r>
      <w:r w:rsidR="00F837F2" w:rsidRPr="003614CB">
        <w:rPr>
          <w:color w:val="auto"/>
        </w:rPr>
        <w:t>Ühte tellimusse võib panna valitud katsete grupi</w:t>
      </w:r>
      <w:r w:rsidR="00C90908" w:rsidRPr="003614CB">
        <w:rPr>
          <w:color w:val="auto"/>
        </w:rPr>
        <w:t xml:space="preserve"> </w:t>
      </w:r>
      <w:bookmarkStart w:id="8"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8"/>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9"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9"/>
    <w:p w14:paraId="381C9F06" w14:textId="09363776" w:rsidR="00F837F2" w:rsidRPr="003614CB" w:rsidRDefault="00041560" w:rsidP="00C23B00">
      <w:pPr>
        <w:pStyle w:val="Default"/>
        <w:jc w:val="both"/>
        <w:rPr>
          <w:color w:val="auto"/>
        </w:rPr>
      </w:pPr>
      <w:r>
        <w:rPr>
          <w:color w:val="auto"/>
        </w:rPr>
        <w:t>3</w:t>
      </w:r>
      <w:r w:rsidR="00F837F2" w:rsidRPr="003614CB">
        <w:rPr>
          <w:color w:val="auto"/>
        </w:rPr>
        <w:t>.2</w:t>
      </w:r>
      <w:r w:rsidR="000B792A">
        <w:rPr>
          <w:color w:val="auto"/>
        </w:rPr>
        <w:t>4</w:t>
      </w:r>
      <w:r w:rsidR="00F837F2" w:rsidRPr="003614CB">
        <w:rPr>
          <w:color w:val="auto"/>
        </w:rPr>
        <w:t xml:space="preserve">.4  Ühe proovi all mõeldakse ühe grupi ühest kohast võetud proovi. </w:t>
      </w:r>
    </w:p>
    <w:p w14:paraId="3D0D766E" w14:textId="449676B9" w:rsidR="00F837F2" w:rsidRPr="003614CB" w:rsidRDefault="00041560" w:rsidP="00C23B00">
      <w:pPr>
        <w:pStyle w:val="Default"/>
        <w:ind w:left="709" w:hanging="709"/>
        <w:jc w:val="both"/>
        <w:rPr>
          <w:color w:val="auto"/>
        </w:rPr>
      </w:pPr>
      <w:r>
        <w:rPr>
          <w:color w:val="auto"/>
        </w:rPr>
        <w:t>3</w:t>
      </w:r>
      <w:r w:rsidR="00F837F2" w:rsidRPr="003614CB">
        <w:rPr>
          <w:color w:val="auto"/>
        </w:rPr>
        <w:t>.2</w:t>
      </w:r>
      <w:r w:rsidR="000B792A">
        <w:rPr>
          <w:color w:val="auto"/>
        </w:rPr>
        <w:t>4</w:t>
      </w:r>
      <w:r w:rsidR="00F837F2"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7A6E0D8B" w:rsidR="00F837F2" w:rsidRPr="003614CB" w:rsidRDefault="00041560"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00F837F2"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0C053F25" w:rsidR="00F837F2" w:rsidRPr="003614CB" w:rsidRDefault="00041560"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.7 Kõik laborisse viidud proovid peavad olema tähistatud tellimuse numbri ning inseneri nime ja kontaktandmetega.</w:t>
      </w:r>
    </w:p>
    <w:p w14:paraId="64DC9488" w14:textId="75FF4D8A" w:rsidR="00F837F2" w:rsidRPr="003614CB" w:rsidRDefault="00041560"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041560"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0" w:name="_Hlk58403362"/>
      <w:r w:rsidR="00F83291">
        <w:rPr>
          <w:rFonts w:ascii="Times New Roman" w:hAnsi="Times New Roman" w:cs="Times New Roman"/>
          <w:sz w:val="24"/>
          <w:szCs w:val="24"/>
        </w:rPr>
        <w:t xml:space="preserve">Insener annab katsete </w:t>
      </w:r>
      <w:r w:rsidR="00F83291">
        <w:rPr>
          <w:rFonts w:ascii="Times New Roman" w:hAnsi="Times New Roman" w:cs="Times New Roman"/>
          <w:sz w:val="24"/>
          <w:szCs w:val="24"/>
        </w:rPr>
        <w:lastRenderedPageBreak/>
        <w:t xml:space="preserve">tulemustele hinnangu 3 tööpäeva jooksul elektrooniliselt emaili teel ja katsete andmed </w:t>
      </w:r>
      <w:r w:rsidR="00F83291" w:rsidRPr="00041560">
        <w:rPr>
          <w:rFonts w:ascii="Times New Roman" w:hAnsi="Times New Roman" w:cs="Times New Roman"/>
          <w:sz w:val="24"/>
          <w:szCs w:val="24"/>
        </w:rPr>
        <w:t>kantakse finantsarvutustesse.</w:t>
      </w:r>
      <w:bookmarkEnd w:id="10"/>
    </w:p>
    <w:p w14:paraId="45B703BD" w14:textId="640FE579"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041560">
        <w:rPr>
          <w:rFonts w:ascii="Times New Roman" w:hAnsi="Times New Roman" w:cs="Times New Roman"/>
          <w:sz w:val="24"/>
          <w:szCs w:val="24"/>
        </w:rPr>
        <w:t>j</w:t>
      </w:r>
      <w:r w:rsidR="00BA0907" w:rsidRPr="00041560">
        <w:rPr>
          <w:rFonts w:ascii="Times New Roman" w:hAnsi="Times New Roman" w:cs="Times New Roman"/>
          <w:sz w:val="24"/>
          <w:szCs w:val="24"/>
        </w:rPr>
        <w:t>äädvustama Töö progressi ja olulisemaid tööde etappe. Esitama digitaalselt Tellijale fotod</w:t>
      </w:r>
      <w:r w:rsidR="00FD40CB" w:rsidRPr="00041560">
        <w:rPr>
          <w:rFonts w:ascii="Times New Roman" w:hAnsi="Times New Roman" w:cs="Times New Roman"/>
          <w:sz w:val="24"/>
          <w:szCs w:val="24"/>
        </w:rPr>
        <w:t>,</w:t>
      </w:r>
      <w:r w:rsidR="00BA0907" w:rsidRPr="00041560">
        <w:rPr>
          <w:rFonts w:ascii="Times New Roman" w:hAnsi="Times New Roman" w:cs="Times New Roman"/>
          <w:sz w:val="24"/>
          <w:szCs w:val="24"/>
        </w:rPr>
        <w:t xml:space="preserve"> vähemalt </w:t>
      </w:r>
      <w:r w:rsidR="00717AF9" w:rsidRPr="00041560">
        <w:rPr>
          <w:rFonts w:ascii="Times New Roman" w:hAnsi="Times New Roman" w:cs="Times New Roman"/>
          <w:sz w:val="24"/>
          <w:szCs w:val="24"/>
        </w:rPr>
        <w:t>30</w:t>
      </w:r>
      <w:r w:rsidR="003D0BE9" w:rsidRPr="00041560">
        <w:rPr>
          <w:rFonts w:ascii="Times New Roman" w:hAnsi="Times New Roman" w:cs="Times New Roman"/>
          <w:sz w:val="24"/>
          <w:szCs w:val="24"/>
        </w:rPr>
        <w:t xml:space="preserve"> </w:t>
      </w:r>
      <w:r w:rsidR="00BA0907" w:rsidRPr="00041560">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2737213B" w14:textId="77777777" w:rsidR="00516B72" w:rsidRPr="00D940A2" w:rsidRDefault="00516B72" w:rsidP="00516B72">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D940A2">
        <w:rPr>
          <w:rFonts w:ascii="Times New Roman" w:hAnsi="Times New Roman" w:cs="Times New Roman"/>
          <w:sz w:val="24"/>
          <w:szCs w:val="24"/>
        </w:rPr>
        <w:t>kokku koguma objektile saabunud materjalide saatelehed nende vastavuse hindamiseks ja ülekaaluliste veoste kontrolliks.</w:t>
      </w:r>
      <w:r w:rsidRPr="00D940A2">
        <w:rPr>
          <w:rFonts w:ascii="Times New Roman" w:hAnsi="Times New Roman" w:cs="Times New Roman"/>
          <w:color w:val="00B050"/>
          <w:sz w:val="24"/>
          <w:szCs w:val="24"/>
        </w:rPr>
        <w:t xml:space="preserve"> </w:t>
      </w:r>
      <w:r w:rsidRPr="00D940A2">
        <w:rPr>
          <w:rFonts w:ascii="Times New Roman" w:hAnsi="Times New Roman" w:cs="Times New Roman"/>
          <w:sz w:val="24"/>
          <w:szCs w:val="24"/>
        </w:rPr>
        <w:t>Saatelehed ja selle põhjal koostatud koondtabelid (peab sisaldama: veoki ja/või haagise numbrit, telgede arvu, veoki lubatud kaalu/kandevõimet; materjali kaalu ja nimetust) kontrollitakse hiljemalt järgmisel tööpäeval, juhul kui Töövõtja esitab need Insenerile kontrolliks;</w:t>
      </w:r>
      <w:r w:rsidRPr="00D940A2">
        <w:rPr>
          <w:rFonts w:ascii="Times New Roman" w:hAnsi="Times New Roman" w:cs="Times New Roman"/>
          <w:color w:val="0070C0"/>
          <w:sz w:val="24"/>
          <w:szCs w:val="24"/>
        </w:rPr>
        <w:t xml:space="preserve"> </w:t>
      </w:r>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1" w:name="_Hlk62549265"/>
      <w:r w:rsidRPr="2347DC80">
        <w:rPr>
          <w:rFonts w:ascii="Times New Roman" w:hAnsi="Times New Roman" w:cs="Times New Roman"/>
          <w:b/>
          <w:bCs/>
          <w:sz w:val="24"/>
          <w:szCs w:val="24"/>
        </w:rPr>
        <w:t>Objekti teeregistrisse esitatavate  andmete tabel vorm</w:t>
      </w:r>
    </w:p>
    <w:p w14:paraId="29592222" w14:textId="0BE5B860" w:rsidR="00053055" w:rsidRPr="00865A46" w:rsidRDefault="00D20384"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L</w:t>
      </w:r>
      <w:r w:rsidR="00107AAF" w:rsidRPr="2347DC80">
        <w:rPr>
          <w:rFonts w:ascii="Times New Roman" w:hAnsi="Times New Roman" w:cs="Times New Roman"/>
          <w:b/>
          <w:bCs/>
          <w:sz w:val="24"/>
          <w:szCs w:val="24"/>
        </w:rPr>
        <w:t>õpparuan</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e</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 xml:space="preserve"> –</w:t>
      </w:r>
      <w:r w:rsidR="00A05EDB" w:rsidRPr="2347DC80">
        <w:rPr>
          <w:rFonts w:ascii="Times New Roman" w:hAnsi="Times New Roman" w:cs="Times New Roman"/>
          <w:sz w:val="24"/>
          <w:szCs w:val="24"/>
        </w:rPr>
        <w:t xml:space="preserve"> </w:t>
      </w:r>
      <w:r w:rsidR="00A50E33" w:rsidRPr="2347DC80">
        <w:rPr>
          <w:rFonts w:ascii="Times New Roman" w:hAnsi="Times New Roman" w:cs="Times New Roman"/>
          <w:sz w:val="24"/>
          <w:szCs w:val="24"/>
        </w:rPr>
        <w:t>esitama</w:t>
      </w:r>
      <w:r w:rsidR="00C64577" w:rsidRPr="2347DC80">
        <w:rPr>
          <w:rFonts w:ascii="Times New Roman" w:hAnsi="Times New Roman"/>
          <w:sz w:val="24"/>
          <w:szCs w:val="24"/>
        </w:rPr>
        <w:t xml:space="preserve"> </w:t>
      </w:r>
      <w:r w:rsidR="00A50E33" w:rsidRPr="2347DC80">
        <w:rPr>
          <w:rFonts w:ascii="Times New Roman" w:hAnsi="Times New Roman"/>
          <w:sz w:val="24"/>
          <w:szCs w:val="24"/>
        </w:rPr>
        <w:t xml:space="preserve">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w:t>
      </w:r>
      <w:r w:rsidR="00A50E33" w:rsidRPr="2347DC80">
        <w:rPr>
          <w:rFonts w:ascii="Times New Roman" w:hAnsi="Times New Roman"/>
          <w:sz w:val="24"/>
          <w:szCs w:val="24"/>
        </w:rPr>
        <w:lastRenderedPageBreak/>
        <w:t>jooksul.</w:t>
      </w:r>
      <w:r w:rsidR="00204A02" w:rsidRPr="2347DC80">
        <w:rPr>
          <w:rFonts w:ascii="Times New Roman" w:hAnsi="Times New Roman"/>
          <w:sz w:val="24"/>
          <w:szCs w:val="24"/>
        </w:rPr>
        <w:t xml:space="preserve"> </w:t>
      </w:r>
      <w:r w:rsidR="00595BFD" w:rsidRPr="2347DC80">
        <w:rPr>
          <w:rFonts w:ascii="Times New Roman" w:hAnsi="Times New Roman"/>
          <w:sz w:val="24"/>
          <w:szCs w:val="24"/>
        </w:rPr>
        <w:t>Lõpparuande</w:t>
      </w:r>
      <w:r w:rsidR="00595BFD" w:rsidRPr="2347DC80">
        <w:rPr>
          <w:rFonts w:ascii="Times New Roman" w:hAnsi="Times New Roman" w:cs="Times New Roman"/>
          <w:sz w:val="24"/>
          <w:szCs w:val="24"/>
        </w:rPr>
        <w:t xml:space="preserve"> sisu ja esitatavad dokumendid lepitakse </w:t>
      </w:r>
      <w:r w:rsidR="00170FEF">
        <w:rPr>
          <w:rFonts w:ascii="Times New Roman" w:hAnsi="Times New Roman" w:cs="Times New Roman"/>
          <w:sz w:val="24"/>
          <w:szCs w:val="24"/>
        </w:rPr>
        <w:t xml:space="preserve">vajadusel </w:t>
      </w:r>
      <w:r w:rsidR="00595BFD" w:rsidRPr="2347DC80">
        <w:rPr>
          <w:rFonts w:ascii="Times New Roman" w:hAnsi="Times New Roman" w:cs="Times New Roman"/>
          <w:sz w:val="24"/>
          <w:szCs w:val="24"/>
        </w:rPr>
        <w:t xml:space="preserve">Tellijaga eelnevalt kokku. </w:t>
      </w:r>
      <w:bookmarkStart w:id="12" w:name="_Hlk496626509"/>
      <w:bookmarkStart w:id="13" w:name="_Hlk496626417"/>
      <w:bookmarkStart w:id="14" w:name="_Hlk496717572"/>
      <w:bookmarkEnd w:id="11"/>
      <w:bookmarkEnd w:id="12"/>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3"/>
    <w:bookmarkEnd w:id="14"/>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0408F793" w14:textId="77777777" w:rsidR="00366FDC" w:rsidRDefault="00366FDC" w:rsidP="0079172A">
      <w:pPr>
        <w:rPr>
          <w:rFonts w:ascii="Times New Roman" w:hAnsi="Times New Roman" w:cs="Times New Roman"/>
          <w:sz w:val="24"/>
          <w:szCs w:val="24"/>
        </w:rPr>
      </w:pPr>
    </w:p>
    <w:sectPr w:rsidR="00366FDC" w:rsidSect="00041560">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F379D" w14:textId="77777777" w:rsidR="00002204" w:rsidRDefault="00002204" w:rsidP="00C3755D">
      <w:pPr>
        <w:spacing w:after="0" w:line="240" w:lineRule="auto"/>
      </w:pPr>
      <w:r>
        <w:separator/>
      </w:r>
    </w:p>
  </w:endnote>
  <w:endnote w:type="continuationSeparator" w:id="0">
    <w:p w14:paraId="34D03A11" w14:textId="77777777" w:rsidR="00002204" w:rsidRDefault="0000220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EACC" w14:textId="77777777" w:rsidR="00002204" w:rsidRDefault="00002204" w:rsidP="00C3755D">
      <w:pPr>
        <w:spacing w:after="0" w:line="240" w:lineRule="auto"/>
      </w:pPr>
      <w:r>
        <w:separator/>
      </w:r>
    </w:p>
  </w:footnote>
  <w:footnote w:type="continuationSeparator" w:id="0">
    <w:p w14:paraId="5FCD5348" w14:textId="77777777" w:rsidR="00002204" w:rsidRDefault="0000220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2204"/>
    <w:rsid w:val="00003F85"/>
    <w:rsid w:val="000041AC"/>
    <w:rsid w:val="00025512"/>
    <w:rsid w:val="00026ADA"/>
    <w:rsid w:val="0002763A"/>
    <w:rsid w:val="00041560"/>
    <w:rsid w:val="00047A70"/>
    <w:rsid w:val="00051D31"/>
    <w:rsid w:val="00053055"/>
    <w:rsid w:val="00064ECA"/>
    <w:rsid w:val="0007007D"/>
    <w:rsid w:val="00072C58"/>
    <w:rsid w:val="00075705"/>
    <w:rsid w:val="00080B90"/>
    <w:rsid w:val="00083D56"/>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57EC0"/>
    <w:rsid w:val="00260451"/>
    <w:rsid w:val="002606CA"/>
    <w:rsid w:val="00263E0C"/>
    <w:rsid w:val="00267520"/>
    <w:rsid w:val="00271212"/>
    <w:rsid w:val="0028093D"/>
    <w:rsid w:val="00292003"/>
    <w:rsid w:val="00293729"/>
    <w:rsid w:val="002A3F66"/>
    <w:rsid w:val="002A6747"/>
    <w:rsid w:val="002B3067"/>
    <w:rsid w:val="002C2E21"/>
    <w:rsid w:val="002C6A9A"/>
    <w:rsid w:val="002D38C0"/>
    <w:rsid w:val="002D406E"/>
    <w:rsid w:val="002E1266"/>
    <w:rsid w:val="002E3954"/>
    <w:rsid w:val="002E49B4"/>
    <w:rsid w:val="002E5932"/>
    <w:rsid w:val="002E6667"/>
    <w:rsid w:val="002F73C7"/>
    <w:rsid w:val="00303D81"/>
    <w:rsid w:val="00350167"/>
    <w:rsid w:val="00352D35"/>
    <w:rsid w:val="003548D2"/>
    <w:rsid w:val="003614CB"/>
    <w:rsid w:val="00366FDC"/>
    <w:rsid w:val="00367425"/>
    <w:rsid w:val="00380FB1"/>
    <w:rsid w:val="00396BCE"/>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76647"/>
    <w:rsid w:val="00482E5B"/>
    <w:rsid w:val="00486424"/>
    <w:rsid w:val="00495D9A"/>
    <w:rsid w:val="004A2246"/>
    <w:rsid w:val="004C568E"/>
    <w:rsid w:val="004D2707"/>
    <w:rsid w:val="004E0409"/>
    <w:rsid w:val="004E0BC1"/>
    <w:rsid w:val="004F1045"/>
    <w:rsid w:val="004F460D"/>
    <w:rsid w:val="004F53FA"/>
    <w:rsid w:val="004F6337"/>
    <w:rsid w:val="0051112B"/>
    <w:rsid w:val="00516B72"/>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30FD8"/>
    <w:rsid w:val="006429D3"/>
    <w:rsid w:val="006451AB"/>
    <w:rsid w:val="00652862"/>
    <w:rsid w:val="00654C7D"/>
    <w:rsid w:val="00656DFA"/>
    <w:rsid w:val="006648CF"/>
    <w:rsid w:val="00670358"/>
    <w:rsid w:val="006765A1"/>
    <w:rsid w:val="0068009D"/>
    <w:rsid w:val="006801B9"/>
    <w:rsid w:val="00681017"/>
    <w:rsid w:val="00684F80"/>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685D"/>
    <w:rsid w:val="007172C4"/>
    <w:rsid w:val="00717AF9"/>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A0907"/>
    <w:rsid w:val="00BA1429"/>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71C4C"/>
    <w:rsid w:val="00C8454A"/>
    <w:rsid w:val="00C85AFB"/>
    <w:rsid w:val="00C86DFE"/>
    <w:rsid w:val="00C872CC"/>
    <w:rsid w:val="00C90908"/>
    <w:rsid w:val="00CA0752"/>
    <w:rsid w:val="00CA677B"/>
    <w:rsid w:val="00CB5079"/>
    <w:rsid w:val="00CC1A6A"/>
    <w:rsid w:val="00CC5736"/>
    <w:rsid w:val="00CC58F7"/>
    <w:rsid w:val="00CD6B15"/>
    <w:rsid w:val="00CE636C"/>
    <w:rsid w:val="00D01B46"/>
    <w:rsid w:val="00D178A8"/>
    <w:rsid w:val="00D20384"/>
    <w:rsid w:val="00D25E8B"/>
    <w:rsid w:val="00D31E85"/>
    <w:rsid w:val="00D40C52"/>
    <w:rsid w:val="00D44656"/>
    <w:rsid w:val="00D52641"/>
    <w:rsid w:val="00D537E2"/>
    <w:rsid w:val="00D55949"/>
    <w:rsid w:val="00D72DB8"/>
    <w:rsid w:val="00D7486F"/>
    <w:rsid w:val="00D76393"/>
    <w:rsid w:val="00D84059"/>
    <w:rsid w:val="00D90B2E"/>
    <w:rsid w:val="00D968C0"/>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20E"/>
    <w:rsid w:val="00E669D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11C3"/>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A4A429B"/>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2CB8B31"/>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E89F94C0-1EE1-4C95-9718-32B9256A7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4.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2930</Words>
  <Characters>17000</Characters>
  <Application>Microsoft Office Word</Application>
  <DocSecurity>0</DocSecurity>
  <Lines>141</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Kadi Tuum</cp:lastModifiedBy>
  <cp:revision>9</cp:revision>
  <dcterms:created xsi:type="dcterms:W3CDTF">2022-02-16T09:55:00Z</dcterms:created>
  <dcterms:modified xsi:type="dcterms:W3CDTF">2022-03-07T08:45:00Z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